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38D63BF8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C81E72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28E2182B" w14:textId="64259AA0" w:rsidR="00391C19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Užitkové vozidlo</w:t>
      </w:r>
      <w:r w:rsidR="00301D7C">
        <w:rPr>
          <w:rFonts w:ascii="Arial" w:hAnsi="Arial" w:cs="Arial"/>
          <w:b/>
          <w:sz w:val="20"/>
        </w:rPr>
        <w:t xml:space="preserve"> – 3 místné</w:t>
      </w:r>
      <w:r w:rsidR="00CE5121">
        <w:rPr>
          <w:rFonts w:ascii="Arial" w:hAnsi="Arial" w:cs="Arial"/>
          <w:b/>
          <w:sz w:val="20"/>
        </w:rPr>
        <w:t xml:space="preserve"> – část 7</w:t>
      </w:r>
    </w:p>
    <w:p w14:paraId="04C5E485" w14:textId="77777777" w:rsidR="00391C19" w:rsidRDefault="00391C19" w:rsidP="00391C1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421845B9" w14:textId="15E90E9B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65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4"/>
        <w:gridCol w:w="1551"/>
        <w:gridCol w:w="1019"/>
        <w:gridCol w:w="2589"/>
        <w:tblGridChange w:id="2">
          <w:tblGrid>
            <w:gridCol w:w="10"/>
            <w:gridCol w:w="5084"/>
            <w:gridCol w:w="1551"/>
            <w:gridCol w:w="1009"/>
            <w:gridCol w:w="10"/>
            <w:gridCol w:w="2579"/>
            <w:gridCol w:w="10"/>
          </w:tblGrid>
        </w:tblGridChange>
      </w:tblGrid>
      <w:tr w:rsidR="00A8761B" w:rsidRPr="00E83A89" w14:paraId="674D010C" w14:textId="77777777" w:rsidTr="004B7C51">
        <w:trPr>
          <w:trHeight w:val="861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63F9C" w:rsidRPr="00E83A89" w14:paraId="29259EEE" w14:textId="77777777" w:rsidTr="004B7C51">
        <w:trPr>
          <w:trHeight w:hRule="exact" w:val="524"/>
        </w:trPr>
        <w:tc>
          <w:tcPr>
            <w:tcW w:w="24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422CF2B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12DA7">
              <w:rPr>
                <w:rFonts w:ascii="Arial" w:hAnsi="Arial" w:cs="Arial"/>
                <w:color w:val="000000"/>
                <w:sz w:val="20"/>
              </w:rPr>
              <w:t>4 7</w:t>
            </w:r>
            <w:r w:rsidR="00E642DB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7EFDC96C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67BC2AE" w14:textId="77777777" w:rsidTr="004B7C51">
        <w:trPr>
          <w:trHeight w:hRule="exact" w:val="564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5BA7FA0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254420">
              <w:rPr>
                <w:rFonts w:ascii="Arial" w:hAnsi="Arial" w:cs="Arial"/>
                <w:color w:val="000000"/>
                <w:sz w:val="20"/>
              </w:rPr>
              <w:t>2 990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02E08F06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A2B89B4" w14:textId="77777777" w:rsidTr="004B7C51">
        <w:trPr>
          <w:trHeight w:hRule="exact" w:val="558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4CAB8FD9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6A77FA">
              <w:rPr>
                <w:rFonts w:ascii="Arial" w:hAnsi="Arial" w:cs="Arial"/>
                <w:sz w:val="20"/>
              </w:rPr>
              <w:t>(</w:t>
            </w:r>
            <w:r w:rsidR="006D4DEE">
              <w:rPr>
                <w:rFonts w:ascii="Arial" w:hAnsi="Arial" w:cs="Arial"/>
                <w:sz w:val="20"/>
              </w:rPr>
              <w:t>bez</w:t>
            </w:r>
            <w:r w:rsidR="006A77FA">
              <w:rPr>
                <w:rFonts w:ascii="Arial" w:hAnsi="Arial" w:cs="Arial"/>
                <w:sz w:val="20"/>
              </w:rPr>
              <w:t xml:space="preserve"> zrcátek)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13E5D1B0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 w:rsidR="00B8716E">
              <w:rPr>
                <w:rFonts w:ascii="Arial" w:hAnsi="Arial" w:cs="Arial"/>
                <w:color w:val="000000"/>
                <w:sz w:val="20"/>
              </w:rPr>
              <w:t>2</w:t>
            </w:r>
            <w:r w:rsidR="001137BF">
              <w:rPr>
                <w:rFonts w:ascii="Arial" w:hAnsi="Arial" w:cs="Arial"/>
                <w:color w:val="000000"/>
                <w:sz w:val="20"/>
              </w:rPr>
              <w:t>30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0985EF3B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55A03279" w14:textId="77777777" w:rsidTr="004B7C51">
        <w:trPr>
          <w:trHeight w:hRule="exact" w:val="58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0873C794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max. 1 </w:t>
            </w:r>
            <w:r w:rsidR="00FB0045">
              <w:rPr>
                <w:rFonts w:ascii="Arial" w:hAnsi="Arial" w:cs="Arial"/>
                <w:color w:val="000000"/>
                <w:sz w:val="20"/>
              </w:rPr>
              <w:t>9</w:t>
            </w:r>
            <w:r w:rsidR="00F80A21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57C1BAFF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7E41058F" w14:textId="77777777" w:rsidTr="004B7C51">
        <w:trPr>
          <w:trHeight w:hRule="exact" w:val="367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732D7CC5" w:rsidR="00163F9C" w:rsidRPr="00E83A89" w:rsidRDefault="00D265C5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31917D4E" w:rsidR="00163F9C" w:rsidRPr="00E83A89" w:rsidRDefault="001E205C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63F9C" w:rsidRPr="00E83A89" w14:paraId="57738511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533E117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C725A5">
              <w:rPr>
                <w:rFonts w:ascii="Arial" w:hAnsi="Arial" w:cs="Arial"/>
                <w:color w:val="000000"/>
                <w:sz w:val="20"/>
              </w:rPr>
              <w:t xml:space="preserve">3 </w:t>
            </w:r>
            <w:r w:rsidR="00887CEF">
              <w:rPr>
                <w:rFonts w:ascii="Arial" w:hAnsi="Arial" w:cs="Arial"/>
                <w:color w:val="000000"/>
                <w:sz w:val="20"/>
              </w:rPr>
              <w:t>000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2E58091E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3DF59389" w14:textId="77777777" w:rsidTr="004B7C51">
        <w:trPr>
          <w:trHeight w:hRule="exact" w:val="63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6B9D96" w14:textId="2E4EE3C2" w:rsidR="00163F9C" w:rsidRPr="0052765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29758581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min. 1</w:t>
            </w:r>
            <w:r w:rsidR="00527659">
              <w:rPr>
                <w:rFonts w:ascii="Arial" w:hAnsi="Arial" w:cs="Arial"/>
                <w:color w:val="000000"/>
                <w:sz w:val="20"/>
              </w:rPr>
              <w:t>4</w:t>
            </w:r>
            <w:r w:rsidR="00807D9E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47493803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5A819E3" w14:textId="77777777" w:rsidTr="004B7C51">
        <w:trPr>
          <w:trHeight w:hRule="exact" w:val="467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1A96867E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</w:t>
            </w:r>
            <w:ins w:id="3" w:author="Bártek, Jan" w:date="2025-04-03T07:52:00Z" w16du:dateUtc="2025-04-03T05:52:00Z">
              <w:r w:rsidR="00616313">
                <w:rPr>
                  <w:rFonts w:ascii="Arial" w:hAnsi="Arial" w:cs="Arial"/>
                  <w:color w:val="000000"/>
                  <w:sz w:val="20"/>
                </w:rPr>
                <w:t>3000</w:t>
              </w:r>
            </w:ins>
            <w:del w:id="4" w:author="Bártek, Jan" w:date="2025-04-03T07:52:00Z" w16du:dateUtc="2025-04-03T05:52:00Z">
              <w:r w:rsidDel="00616313">
                <w:rPr>
                  <w:rFonts w:ascii="Arial" w:hAnsi="Arial" w:cs="Arial"/>
                  <w:color w:val="000000"/>
                  <w:sz w:val="20"/>
                </w:rPr>
                <w:delText xml:space="preserve">2 </w:delText>
              </w:r>
              <w:r w:rsidR="001A2A3F" w:rsidDel="00616313">
                <w:rPr>
                  <w:rFonts w:ascii="Arial" w:hAnsi="Arial" w:cs="Arial"/>
                  <w:color w:val="000000"/>
                  <w:sz w:val="20"/>
                </w:rPr>
                <w:delText>500</w:delText>
              </w:r>
            </w:del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176E7CC3" w:rsidR="00497E1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7998238" w14:textId="77777777" w:rsidTr="004B7C51">
        <w:trPr>
          <w:trHeight w:hRule="exact" w:val="559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4FA4C8B1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F75247"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4C7DF3E8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CC96BDC" w14:textId="77777777" w:rsidTr="004B7C51">
        <w:trPr>
          <w:trHeight w:hRule="exact" w:val="373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51CB5CFE" w:rsidR="00497E1C" w:rsidRPr="00E83A89" w:rsidRDefault="001E205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33BE3EC7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1AC109D7" w:rsidR="00497E1C" w:rsidRPr="00E83A89" w:rsidRDefault="004B7C51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1E473F67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040A1998" w:rsidR="00497E1C" w:rsidRPr="00E83A89" w:rsidRDefault="001E205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19667C88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18333B0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922AD1">
              <w:rPr>
                <w:rFonts w:ascii="Arial" w:hAnsi="Arial" w:cs="Arial"/>
                <w:color w:val="000000"/>
                <w:sz w:val="20"/>
              </w:rPr>
              <w:t>40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7BD3A86F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8206F" w:rsidRPr="00E83A89" w14:paraId="0FA58558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6481293" w14:textId="5BF93A83" w:rsidR="0018206F" w:rsidRDefault="0018206F" w:rsidP="00497E1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D4E3F" w14:textId="0184A0DF" w:rsidR="0018206F" w:rsidRDefault="00D44F35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955C4B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F8D3F" w14:textId="0B0639AA" w:rsidR="0018206F" w:rsidRDefault="0018206F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A72DE" w14:textId="07F2F026" w:rsidR="0018206F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66A2F499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2B3A97D3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C067D" w:rsidRPr="00E83A89" w14:paraId="34DB476A" w14:textId="77777777" w:rsidTr="004B7C51">
        <w:trPr>
          <w:trHeight w:hRule="exact" w:val="381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3EB6EE77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210592" w14:textId="77777777" w:rsidTr="004B7C51">
        <w:trPr>
          <w:trHeight w:hRule="exact" w:val="290"/>
        </w:trPr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1AD1F60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063C10">
              <w:rPr>
                <w:rFonts w:ascii="Arial" w:hAnsi="Arial" w:cs="Arial"/>
                <w:sz w:val="20"/>
              </w:rPr>
              <w:t>4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5CEC3746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ED542F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509E70B8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56CAE1EA" w14:textId="77777777" w:rsidTr="004B7C51">
        <w:trPr>
          <w:trHeight w:hRule="exact" w:val="765"/>
        </w:trPr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3571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65B49584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4B7C51">
        <w:trPr>
          <w:trHeight w:val="861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1E205C" w:rsidRPr="00E83A89" w14:paraId="4F959139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7485E3AF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6FB91188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099F1B1A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222E31D" w14:textId="62E9DAA6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751">
              <w:rPr>
                <w:rFonts w:ascii="Arial" w:hAnsi="Arial" w:cs="Arial"/>
                <w:noProof w:val="0"/>
                <w:sz w:val="20"/>
              </w:rPr>
              <w:t>levé posuvné dveře plné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FA879" w14:textId="29E27882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74191DA4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DF7290" w14:textId="4076059F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AE02BD">
              <w:rPr>
                <w:rFonts w:ascii="Arial" w:hAnsi="Arial" w:cs="Arial"/>
                <w:noProof w:val="0"/>
                <w:sz w:val="20"/>
              </w:rPr>
              <w:t>pravé posuvné dveře plné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7035CE7E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EA756F2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5EEB1867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C72BF">
              <w:rPr>
                <w:rFonts w:ascii="Arial" w:hAnsi="Arial" w:cs="Arial"/>
                <w:color w:val="000000"/>
                <w:sz w:val="20"/>
              </w:rPr>
              <w:t>zadní dveře otev</w:t>
            </w:r>
            <w:r>
              <w:rPr>
                <w:rFonts w:ascii="Arial" w:hAnsi="Arial" w:cs="Arial"/>
                <w:color w:val="000000"/>
                <w:sz w:val="20"/>
              </w:rPr>
              <w:t>ír</w:t>
            </w:r>
            <w:r w:rsidRPr="006C72BF">
              <w:rPr>
                <w:rFonts w:ascii="Arial" w:hAnsi="Arial" w:cs="Arial"/>
                <w:color w:val="000000"/>
                <w:sz w:val="20"/>
              </w:rPr>
              <w:t>atelné do úhlu 180°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6C72BF">
              <w:rPr>
                <w:rFonts w:ascii="Arial" w:hAnsi="Arial" w:cs="Arial"/>
                <w:color w:val="000000"/>
                <w:sz w:val="20"/>
              </w:rPr>
              <w:t>prosklené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5B3FAB9C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15806250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52F23CCB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A347B2">
              <w:rPr>
                <w:rFonts w:ascii="Arial" w:hAnsi="Arial" w:cs="Arial"/>
                <w:noProof w:val="0"/>
                <w:sz w:val="20"/>
              </w:rPr>
              <w:t>ržák na smartphone + USB</w:t>
            </w:r>
            <w:r>
              <w:rPr>
                <w:rFonts w:ascii="Arial" w:hAnsi="Arial" w:cs="Arial"/>
                <w:noProof w:val="0"/>
                <w:sz w:val="20"/>
              </w:rPr>
              <w:t xml:space="preserve"> porty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34A778FB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66BCCDA2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78D14543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C6F99">
              <w:rPr>
                <w:rFonts w:ascii="Arial" w:hAnsi="Arial" w:cs="Arial"/>
                <w:noProof w:val="0"/>
                <w:sz w:val="20"/>
              </w:rPr>
              <w:t>dvoumístné sedadlo spolujezdce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17D911F3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6A2A02EB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0F5B055E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</w:t>
            </w:r>
            <w:r w:rsidRPr="00DC6F99">
              <w:rPr>
                <w:rFonts w:ascii="Arial" w:hAnsi="Arial" w:cs="Arial"/>
                <w:noProof w:val="0"/>
                <w:sz w:val="20"/>
              </w:rPr>
              <w:t>yhřívaná sedadla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7D9245CE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B69F5E0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31E99B86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D71156">
              <w:rPr>
                <w:rFonts w:ascii="Arial" w:hAnsi="Arial" w:cs="Arial"/>
                <w:color w:val="000000"/>
                <w:sz w:val="20"/>
              </w:rPr>
              <w:t>sedadlo řidiče výškově a podélně nastavitelné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6F8CE85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540CFE1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6A003C3E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0BB96EA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368BF017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73BBA9" w14:textId="26140B30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Multimediální systém s dotykoovu obrazovkou a propojením na smartphone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63D5CC0F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1FF48828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66A5D" w14:textId="69FE0328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1C0256C9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46FB7390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50CC03C0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20C80FC0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FDE686B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3DB8BE02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3610EB1A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7EC87F7E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8BE30" w14:textId="1FEFC0AB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</w:t>
            </w:r>
            <w:r w:rsidRPr="007D4681">
              <w:rPr>
                <w:rFonts w:ascii="Arial" w:hAnsi="Arial" w:cs="Arial"/>
                <w:noProof w:val="0"/>
                <w:sz w:val="20"/>
              </w:rPr>
              <w:t>ystém varování před opuštěním jízdního pruhu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421820AF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22FDFB65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FF59D" w14:textId="7D8D579B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Hlídaní mrtvého úhlu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32AAA40E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1E7CFB8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3266C8A0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73683">
              <w:rPr>
                <w:rFonts w:ascii="Arial" w:hAnsi="Arial" w:cs="Arial"/>
                <w:noProof w:val="0"/>
                <w:sz w:val="20"/>
              </w:rPr>
              <w:t>systém rozpoznávání dopravních značek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576475B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3318D94B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56BD8E72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nouzového brždění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4403E184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6DF6A82C" w14:textId="77777777" w:rsidTr="004B7C51">
        <w:trPr>
          <w:trHeight w:val="300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18A4A269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color w:val="000000"/>
                <w:sz w:val="20"/>
              </w:rPr>
              <w:t>12V zásuvka v nákladovém prostoru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63EF531A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3963AD68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7EF7462C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noProof w:val="0"/>
                <w:sz w:val="20"/>
              </w:rPr>
              <w:t>LED osvětlení nákladového prostoru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6F53F797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42976829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091D000F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D943B8">
              <w:rPr>
                <w:rFonts w:ascii="Arial" w:hAnsi="Arial" w:cs="Arial"/>
                <w:noProof w:val="0"/>
                <w:sz w:val="20"/>
              </w:rPr>
              <w:t xml:space="preserve">bložení nákladového prostoru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034E5252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1063ACEE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83D006" w14:textId="378C6047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Tažné zařízení - napevno namontované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6EB8CE0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4DE3D357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57544566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928B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42C401BD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F69C6" w:rsidRPr="00E83A89" w14:paraId="7ED5EC3D" w14:textId="77777777" w:rsidTr="00616313">
        <w:tblPrEx>
          <w:tblW w:w="5655" w:type="pct"/>
          <w:tblCellMar>
            <w:left w:w="70" w:type="dxa"/>
            <w:right w:w="70" w:type="dxa"/>
          </w:tblCellMar>
          <w:tblPrExChange w:id="5" w:author="Bártek, Jan" w:date="2025-04-03T07:45:00Z" w16du:dateUtc="2025-04-03T05:45:00Z">
            <w:tblPrEx>
              <w:tblW w:w="5655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trPrChange w:id="6" w:author="Bártek, Jan" w:date="2025-04-03T07:45:00Z" w16du:dateUtc="2025-04-03T05:45:00Z">
            <w:trPr>
              <w:gridAfter w:val="0"/>
              <w:trHeight w:val="288"/>
            </w:trPr>
          </w:trPrChange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tcPrChange w:id="7" w:author="Bártek, Jan" w:date="2025-04-03T07:45:00Z" w16du:dateUtc="2025-04-03T05:45:00Z">
              <w:tcPr>
                <w:tcW w:w="3736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188E4127" w14:textId="3061FDD7" w:rsidR="004F69C6" w:rsidRPr="00E83A89" w:rsidRDefault="004F69C6" w:rsidP="004F69C6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71156">
              <w:rPr>
                <w:rFonts w:ascii="Arial" w:hAnsi="Arial" w:cs="Arial"/>
                <w:noProof w:val="0"/>
                <w:sz w:val="20"/>
              </w:rPr>
              <w:t>plastová podlaha kabiny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" w:author="Bártek, Jan" w:date="2025-04-03T07:45:00Z" w16du:dateUtc="2025-04-03T05:45:00Z">
              <w:tcPr>
                <w:tcW w:w="1264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4662CEB" w14:textId="17AC534B" w:rsidR="004F69C6" w:rsidRPr="00E83A89" w:rsidRDefault="00616313" w:rsidP="004F69C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ins w:id="9" w:author="Bártek, Jan" w:date="2025-04-03T07:45:00Z" w16du:dateUtc="2025-04-03T05:45:00Z">
              <w:r w:rsidRPr="00146C4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146C4F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146C4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  <w:tr w:rsidR="00616313" w:rsidRPr="00E83A89" w14:paraId="2DEC89FB" w14:textId="77777777" w:rsidTr="00616313">
        <w:tblPrEx>
          <w:tblW w:w="5655" w:type="pct"/>
          <w:tblCellMar>
            <w:left w:w="70" w:type="dxa"/>
            <w:right w:w="70" w:type="dxa"/>
          </w:tblCellMar>
          <w:tblPrExChange w:id="10" w:author="Bártek, Jan" w:date="2025-04-03T07:45:00Z" w16du:dateUtc="2025-04-03T05:45:00Z">
            <w:tblPrEx>
              <w:tblW w:w="5655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11" w:author="Bártek, Jan" w:date="2025-04-03T07:45:00Z"/>
          <w:trPrChange w:id="12" w:author="Bártek, Jan" w:date="2025-04-03T07:45:00Z" w16du:dateUtc="2025-04-03T05:45:00Z">
            <w:trPr>
              <w:gridAfter w:val="0"/>
              <w:trHeight w:val="288"/>
            </w:trPr>
          </w:trPrChange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tcPrChange w:id="13" w:author="Bártek, Jan" w:date="2025-04-03T07:45:00Z" w16du:dateUtc="2025-04-03T05:45:00Z">
              <w:tcPr>
                <w:tcW w:w="3736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475B7221" w14:textId="7D0959AE" w:rsidR="00616313" w:rsidRPr="00D71156" w:rsidRDefault="009778FA" w:rsidP="004F69C6">
            <w:pPr>
              <w:shd w:val="clear" w:color="auto" w:fill="FFFFFF"/>
              <w:spacing w:after="0"/>
              <w:rPr>
                <w:ins w:id="14" w:author="Bártek, Jan" w:date="2025-04-03T07:45:00Z" w16du:dateUtc="2025-04-03T05:45:00Z"/>
                <w:rFonts w:ascii="Arial" w:hAnsi="Arial" w:cs="Arial"/>
                <w:noProof w:val="0"/>
                <w:sz w:val="20"/>
              </w:rPr>
            </w:pPr>
            <w:ins w:id="15" w:author="Bártek, Jan" w:date="2025-04-17T12:52:00Z" w16du:dateUtc="2025-04-17T10:52:00Z">
              <w:r>
                <w:rPr>
                  <w:rFonts w:ascii="Arial" w:hAnsi="Arial" w:cs="Arial"/>
                  <w:noProof w:val="0"/>
                  <w:sz w:val="20"/>
                </w:rPr>
                <w:t>Po umožnění výrobcem bude do požadované výbavy vozidla zahrnut 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6" w:author="Bártek, Jan" w:date="2025-04-03T07:45:00Z" w16du:dateUtc="2025-04-03T05:45:00Z">
              <w:tcPr>
                <w:tcW w:w="1264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A363DC6" w14:textId="4EE6563C" w:rsidR="00616313" w:rsidRPr="00E83A89" w:rsidRDefault="00616313" w:rsidP="004F69C6">
            <w:pPr>
              <w:shd w:val="clear" w:color="auto" w:fill="FFFFFF"/>
              <w:spacing w:after="0"/>
              <w:jc w:val="center"/>
              <w:rPr>
                <w:ins w:id="17" w:author="Bártek, Jan" w:date="2025-04-03T07:45:00Z" w16du:dateUtc="2025-04-03T05:45:00Z"/>
                <w:rFonts w:ascii="Arial" w:hAnsi="Arial" w:cs="Arial"/>
                <w:noProof w:val="0"/>
                <w:color w:val="000000"/>
                <w:sz w:val="20"/>
              </w:rPr>
            </w:pPr>
            <w:ins w:id="18" w:author="Bártek, Jan" w:date="2025-04-03T07:45:00Z" w16du:dateUtc="2025-04-03T05:45:00Z">
              <w:r w:rsidRPr="00146C4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146C4F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146C4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8F5D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E431F" w14:textId="77777777" w:rsidR="00A93411" w:rsidRDefault="00A93411" w:rsidP="003A7200">
      <w:pPr>
        <w:spacing w:after="0"/>
      </w:pPr>
      <w:r>
        <w:separator/>
      </w:r>
    </w:p>
  </w:endnote>
  <w:endnote w:type="continuationSeparator" w:id="0">
    <w:p w14:paraId="1290AA3D" w14:textId="77777777" w:rsidR="00A93411" w:rsidRDefault="00A93411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45A0F" w14:textId="77777777" w:rsidR="00A93411" w:rsidRDefault="00A93411" w:rsidP="003A7200">
      <w:pPr>
        <w:spacing w:after="0"/>
      </w:pPr>
      <w:r>
        <w:separator/>
      </w:r>
    </w:p>
  </w:footnote>
  <w:footnote w:type="continuationSeparator" w:id="0">
    <w:p w14:paraId="4688A55F" w14:textId="77777777" w:rsidR="00A93411" w:rsidRDefault="00A93411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7305" w14:textId="77777777" w:rsidR="00C81E72" w:rsidRPr="00203176" w:rsidRDefault="00C81E72" w:rsidP="00C81E72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3E9A7DCE" w14:textId="77777777" w:rsidR="00C81E72" w:rsidRDefault="00C81E72" w:rsidP="00C81E72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47D90C65" w14:textId="77777777" w:rsidR="00C81E72" w:rsidRDefault="00C81E72" w:rsidP="00C81E72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6CBD603F" w14:textId="77777777" w:rsidR="00C81E72" w:rsidRPr="00B87BA5" w:rsidRDefault="00C81E72" w:rsidP="00C81E72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4A0328F0" w14:textId="77777777" w:rsidR="00163240" w:rsidRDefault="00163240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10682"/>
    <w:rsid w:val="00031BAA"/>
    <w:rsid w:val="00033956"/>
    <w:rsid w:val="00040F68"/>
    <w:rsid w:val="00063C10"/>
    <w:rsid w:val="000901A0"/>
    <w:rsid w:val="00092F58"/>
    <w:rsid w:val="001137BF"/>
    <w:rsid w:val="0014087F"/>
    <w:rsid w:val="001545BF"/>
    <w:rsid w:val="00163240"/>
    <w:rsid w:val="00163F9C"/>
    <w:rsid w:val="0018206F"/>
    <w:rsid w:val="001A2A3F"/>
    <w:rsid w:val="001C5C82"/>
    <w:rsid w:val="001E205C"/>
    <w:rsid w:val="001E45C7"/>
    <w:rsid w:val="001F5A00"/>
    <w:rsid w:val="00202EA5"/>
    <w:rsid w:val="002461E8"/>
    <w:rsid w:val="00254420"/>
    <w:rsid w:val="00273683"/>
    <w:rsid w:val="002A3F92"/>
    <w:rsid w:val="00301D7C"/>
    <w:rsid w:val="003615A6"/>
    <w:rsid w:val="00363040"/>
    <w:rsid w:val="00391C19"/>
    <w:rsid w:val="003A7200"/>
    <w:rsid w:val="00424535"/>
    <w:rsid w:val="00446661"/>
    <w:rsid w:val="00484539"/>
    <w:rsid w:val="00497E1C"/>
    <w:rsid w:val="004A7C1B"/>
    <w:rsid w:val="004B58FB"/>
    <w:rsid w:val="004B7C51"/>
    <w:rsid w:val="004C067D"/>
    <w:rsid w:val="004C271E"/>
    <w:rsid w:val="004F5764"/>
    <w:rsid w:val="004F69C6"/>
    <w:rsid w:val="00527659"/>
    <w:rsid w:val="00560F7B"/>
    <w:rsid w:val="00572473"/>
    <w:rsid w:val="00577AF8"/>
    <w:rsid w:val="005E0682"/>
    <w:rsid w:val="005E4A1F"/>
    <w:rsid w:val="005F323A"/>
    <w:rsid w:val="00612DA7"/>
    <w:rsid w:val="00616313"/>
    <w:rsid w:val="00621B34"/>
    <w:rsid w:val="006442BD"/>
    <w:rsid w:val="006A77FA"/>
    <w:rsid w:val="006C72BF"/>
    <w:rsid w:val="006D4DEE"/>
    <w:rsid w:val="006F36BB"/>
    <w:rsid w:val="00700C7D"/>
    <w:rsid w:val="00702204"/>
    <w:rsid w:val="00702819"/>
    <w:rsid w:val="0071007B"/>
    <w:rsid w:val="0071705C"/>
    <w:rsid w:val="00717670"/>
    <w:rsid w:val="00744214"/>
    <w:rsid w:val="00761C39"/>
    <w:rsid w:val="007A387C"/>
    <w:rsid w:val="007A56B5"/>
    <w:rsid w:val="007B71D5"/>
    <w:rsid w:val="007D4681"/>
    <w:rsid w:val="007E57A6"/>
    <w:rsid w:val="00807D9E"/>
    <w:rsid w:val="0083231F"/>
    <w:rsid w:val="00887CEF"/>
    <w:rsid w:val="008E3CA5"/>
    <w:rsid w:val="008F5DC2"/>
    <w:rsid w:val="00922AD1"/>
    <w:rsid w:val="00955C4B"/>
    <w:rsid w:val="00965023"/>
    <w:rsid w:val="009778FA"/>
    <w:rsid w:val="009C6672"/>
    <w:rsid w:val="009D1A64"/>
    <w:rsid w:val="009E4B73"/>
    <w:rsid w:val="009F59F3"/>
    <w:rsid w:val="00A22FC7"/>
    <w:rsid w:val="00A2457F"/>
    <w:rsid w:val="00A347B2"/>
    <w:rsid w:val="00A80742"/>
    <w:rsid w:val="00A8761B"/>
    <w:rsid w:val="00A93411"/>
    <w:rsid w:val="00A974DF"/>
    <w:rsid w:val="00AB71C1"/>
    <w:rsid w:val="00AE02BD"/>
    <w:rsid w:val="00AE26E0"/>
    <w:rsid w:val="00B15FC6"/>
    <w:rsid w:val="00B32EB6"/>
    <w:rsid w:val="00B47F85"/>
    <w:rsid w:val="00B70FD3"/>
    <w:rsid w:val="00B76C4E"/>
    <w:rsid w:val="00B8716E"/>
    <w:rsid w:val="00B96CDC"/>
    <w:rsid w:val="00B9795F"/>
    <w:rsid w:val="00C725A5"/>
    <w:rsid w:val="00C81E72"/>
    <w:rsid w:val="00C928BD"/>
    <w:rsid w:val="00CC2751"/>
    <w:rsid w:val="00CC3299"/>
    <w:rsid w:val="00CD5C71"/>
    <w:rsid w:val="00CE1311"/>
    <w:rsid w:val="00CE5121"/>
    <w:rsid w:val="00CF07F9"/>
    <w:rsid w:val="00CF361B"/>
    <w:rsid w:val="00D1302B"/>
    <w:rsid w:val="00D265C5"/>
    <w:rsid w:val="00D44F35"/>
    <w:rsid w:val="00D515C0"/>
    <w:rsid w:val="00D62670"/>
    <w:rsid w:val="00D71156"/>
    <w:rsid w:val="00D84805"/>
    <w:rsid w:val="00D943B8"/>
    <w:rsid w:val="00DA2713"/>
    <w:rsid w:val="00DC6F99"/>
    <w:rsid w:val="00E23C36"/>
    <w:rsid w:val="00E30AEE"/>
    <w:rsid w:val="00E4624F"/>
    <w:rsid w:val="00E642DB"/>
    <w:rsid w:val="00E7192A"/>
    <w:rsid w:val="00EA576C"/>
    <w:rsid w:val="00EE29AA"/>
    <w:rsid w:val="00EE6D34"/>
    <w:rsid w:val="00F13020"/>
    <w:rsid w:val="00F210C7"/>
    <w:rsid w:val="00F54807"/>
    <w:rsid w:val="00F66241"/>
    <w:rsid w:val="00F722BB"/>
    <w:rsid w:val="00F75247"/>
    <w:rsid w:val="00F80A21"/>
    <w:rsid w:val="00FB0045"/>
    <w:rsid w:val="00F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16324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63240"/>
    <w:rPr>
      <w:rFonts w:ascii="Times New Roman" w:eastAsia="Times New Roman" w:hAnsi="Times New Roman"/>
      <w:noProof/>
      <w:sz w:val="22"/>
    </w:rPr>
  </w:style>
  <w:style w:type="paragraph" w:styleId="Revize">
    <w:name w:val="Revision"/>
    <w:hidden/>
    <w:uiPriority w:val="99"/>
    <w:semiHidden/>
    <w:rsid w:val="00616313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Bártek, Jan</cp:lastModifiedBy>
  <cp:revision>4</cp:revision>
  <cp:lastPrinted>2022-12-14T11:40:00Z</cp:lastPrinted>
  <dcterms:created xsi:type="dcterms:W3CDTF">2025-04-03T05:55:00Z</dcterms:created>
  <dcterms:modified xsi:type="dcterms:W3CDTF">2025-04-17T10:52:00Z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